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69" w:tblpY="-4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FC075A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Номер ТЗ</w:t>
            </w:r>
            <w:r w:rsidR="00321DF0">
              <w:rPr>
                <w:b/>
                <w:sz w:val="26"/>
                <w:szCs w:val="26"/>
              </w:rPr>
              <w:t xml:space="preserve"> 401</w:t>
            </w:r>
            <w:r w:rsidR="00FC075A">
              <w:rPr>
                <w:b/>
                <w:sz w:val="26"/>
                <w:szCs w:val="26"/>
                <w:lang w:val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F16659" w:rsidTr="00F166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Default="00F16659" w:rsidP="00F1665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59" w:rsidRPr="00962852" w:rsidRDefault="00962852" w:rsidP="00962852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2005181</w:t>
            </w:r>
          </w:p>
        </w:tc>
      </w:tr>
    </w:tbl>
    <w:p w:rsidR="00321DF0" w:rsidRPr="00083D75" w:rsidRDefault="00321DF0" w:rsidP="00321DF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21DF0" w:rsidRPr="00833937" w:rsidRDefault="00321DF0" w:rsidP="00321DF0">
      <w:pPr>
        <w:spacing w:line="276" w:lineRule="auto"/>
        <w:ind w:left="5670"/>
        <w:jc w:val="center"/>
        <w:rPr>
          <w:sz w:val="24"/>
          <w:szCs w:val="24"/>
        </w:rPr>
      </w:pPr>
      <w:r w:rsidRPr="00833937">
        <w:rPr>
          <w:b/>
          <w:sz w:val="24"/>
          <w:szCs w:val="24"/>
        </w:rPr>
        <w:t>Утверждаю:</w:t>
      </w:r>
    </w:p>
    <w:p w:rsidR="00321DF0" w:rsidRPr="00833937" w:rsidRDefault="00321DF0" w:rsidP="00321DF0">
      <w:pPr>
        <w:ind w:left="5670" w:right="-448" w:firstLine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227330</wp:posOffset>
            </wp:positionV>
            <wp:extent cx="958215" cy="46291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</w:t>
      </w:r>
      <w:r w:rsidRPr="00833937">
        <w:rPr>
          <w:sz w:val="24"/>
          <w:szCs w:val="24"/>
        </w:rPr>
        <w:t xml:space="preserve">Заместитель директора по техническим     </w:t>
      </w:r>
      <w:r>
        <w:rPr>
          <w:sz w:val="24"/>
          <w:szCs w:val="24"/>
        </w:rPr>
        <w:t xml:space="preserve">                                                               </w:t>
      </w:r>
      <w:r w:rsidRPr="00833937">
        <w:rPr>
          <w:sz w:val="24"/>
          <w:szCs w:val="24"/>
        </w:rPr>
        <w:t>вопросам – главный инженер филиала</w:t>
      </w:r>
    </w:p>
    <w:p w:rsidR="00321DF0" w:rsidRPr="00833937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833937">
        <w:rPr>
          <w:sz w:val="24"/>
          <w:szCs w:val="24"/>
        </w:rPr>
        <w:t>ОАО «МРСК Центра» - «Орелэнерго»</w:t>
      </w:r>
    </w:p>
    <w:p w:rsidR="00321DF0" w:rsidRDefault="00321DF0" w:rsidP="00321DF0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__________________ </w:t>
      </w:r>
      <w:r w:rsidRPr="00833937">
        <w:rPr>
          <w:sz w:val="24"/>
          <w:szCs w:val="24"/>
        </w:rPr>
        <w:t>Колубанов И.В.</w:t>
      </w:r>
    </w:p>
    <w:p w:rsidR="00F16659" w:rsidRDefault="00321DF0" w:rsidP="00321DF0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833937">
        <w:rPr>
          <w:sz w:val="24"/>
          <w:szCs w:val="24"/>
        </w:rPr>
        <w:t>“</w:t>
      </w:r>
      <w:r w:rsidRPr="00321DF0">
        <w:rPr>
          <w:b w:val="0"/>
          <w:sz w:val="24"/>
          <w:szCs w:val="24"/>
          <w:u w:val="single"/>
        </w:rPr>
        <w:t>17</w:t>
      </w:r>
      <w:r w:rsidRPr="00321DF0">
        <w:rPr>
          <w:b w:val="0"/>
          <w:sz w:val="24"/>
          <w:szCs w:val="24"/>
        </w:rPr>
        <w:t xml:space="preserve">” </w:t>
      </w:r>
      <w:r w:rsidRPr="00321DF0">
        <w:rPr>
          <w:b w:val="0"/>
          <w:sz w:val="24"/>
          <w:szCs w:val="24"/>
          <w:u w:val="single"/>
        </w:rPr>
        <w:t>февраля</w:t>
      </w:r>
      <w:r w:rsidRPr="00321DF0">
        <w:rPr>
          <w:b w:val="0"/>
          <w:sz w:val="24"/>
          <w:szCs w:val="24"/>
        </w:rPr>
        <w:t xml:space="preserve"> 2015</w:t>
      </w:r>
    </w:p>
    <w:p w:rsidR="009B75C6" w:rsidRDefault="00F16659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14E1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2D5" w:rsidRPr="00D802D5" w:rsidRDefault="00321DF0" w:rsidP="00D802D5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9711055</wp:posOffset>
            </wp:positionV>
            <wp:extent cx="958215" cy="4629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962852">
        <w:rPr>
          <w:b/>
          <w:sz w:val="28"/>
          <w:szCs w:val="28"/>
        </w:rPr>
        <w:t>Бетона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</w:t>
      </w:r>
      <w:r w:rsidR="00321DF0">
        <w:rPr>
          <w:b/>
          <w:sz w:val="28"/>
          <w:szCs w:val="28"/>
        </w:rPr>
        <w:t xml:space="preserve"> 401</w:t>
      </w:r>
      <w:r w:rsidR="00FC075A">
        <w:rPr>
          <w:b/>
          <w:sz w:val="28"/>
          <w:szCs w:val="28"/>
          <w:lang w:val="en-US"/>
        </w:rPr>
        <w:t>L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1701"/>
        <w:gridCol w:w="5103"/>
      </w:tblGrid>
      <w:tr w:rsidR="003B14E1" w:rsidTr="0004435E"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701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5103" w:type="dxa"/>
            <w:vAlign w:val="center"/>
          </w:tcPr>
          <w:p w:rsidR="003B14E1" w:rsidRDefault="003B14E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3B14E1" w:rsidRPr="00732291" w:rsidTr="0004435E">
        <w:tc>
          <w:tcPr>
            <w:tcW w:w="1701" w:type="dxa"/>
            <w:vAlign w:val="center"/>
          </w:tcPr>
          <w:p w:rsidR="003B14E1" w:rsidRPr="00732291" w:rsidRDefault="00962852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Бетон М 300</w:t>
            </w:r>
          </w:p>
        </w:tc>
        <w:tc>
          <w:tcPr>
            <w:tcW w:w="1701" w:type="dxa"/>
            <w:vAlign w:val="center"/>
          </w:tcPr>
          <w:p w:rsidR="003B14E1" w:rsidRPr="00962852" w:rsidRDefault="00962852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</w:rPr>
            </w:pPr>
            <w:r w:rsidRPr="00962852">
              <w:rPr>
                <w:color w:val="525050"/>
              </w:rPr>
              <w:t>ГОСТ</w:t>
            </w:r>
            <w:r w:rsidRPr="00962852">
              <w:rPr>
                <w:color w:val="525050"/>
              </w:rPr>
              <w:t>-26633-91</w:t>
            </w:r>
          </w:p>
        </w:tc>
        <w:tc>
          <w:tcPr>
            <w:tcW w:w="5103" w:type="dxa"/>
            <w:vAlign w:val="center"/>
          </w:tcPr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класс – B22,5;</w:t>
            </w:r>
          </w:p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морозостойкость F200;</w:t>
            </w:r>
          </w:p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подвижность смеси – П2-П4 (зависит от требований, предъявляемых по объекту);</w:t>
            </w:r>
          </w:p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водонепроницаемость - W6 (влага не будет впитываться в значительных количествах).</w:t>
            </w:r>
            <w:bookmarkStart w:id="1" w:name="_GoBack"/>
            <w:bookmarkEnd w:id="1"/>
          </w:p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прочность 295 кгс/см</w:t>
            </w:r>
            <w:proofErr w:type="gramStart"/>
            <w:r w:rsidRPr="00962852">
              <w:rPr>
                <w:rFonts w:ascii="inherit" w:hAnsi="inherit" w:cs="Arial"/>
                <w:color w:val="525050"/>
                <w:sz w:val="23"/>
                <w:szCs w:val="23"/>
                <w:bdr w:val="none" w:sz="0" w:space="0" w:color="auto" w:frame="1"/>
                <w:vertAlign w:val="superscript"/>
              </w:rPr>
              <w:t>2</w:t>
            </w:r>
            <w:proofErr w:type="gramEnd"/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;</w:t>
            </w:r>
          </w:p>
          <w:p w:rsidR="00962852" w:rsidRPr="00962852" w:rsidRDefault="00962852" w:rsidP="00962852">
            <w:pPr>
              <w:spacing w:line="315" w:lineRule="atLeast"/>
              <w:ind w:left="360" w:right="528" w:firstLine="0"/>
              <w:jc w:val="left"/>
              <w:textAlignment w:val="baseline"/>
              <w:rPr>
                <w:rFonts w:ascii="inherit" w:hAnsi="inherit" w:cs="Arial"/>
                <w:color w:val="525050"/>
                <w:sz w:val="23"/>
                <w:szCs w:val="23"/>
              </w:rPr>
            </w:pPr>
            <w:r w:rsidRPr="00962852">
              <w:rPr>
                <w:rFonts w:ascii="inherit" w:hAnsi="inherit" w:cs="Arial"/>
                <w:color w:val="525050"/>
                <w:sz w:val="23"/>
                <w:szCs w:val="23"/>
              </w:rPr>
              <w:t>жесткость – Ж2-Ж4.</w:t>
            </w:r>
          </w:p>
          <w:p w:rsidR="003B14E1" w:rsidRPr="0089395A" w:rsidRDefault="003B14E1" w:rsidP="00962852">
            <w:pPr>
              <w:shd w:val="clear" w:color="auto" w:fill="F5F5F5"/>
              <w:ind w:firstLine="0"/>
              <w:jc w:val="left"/>
              <w:textAlignment w:val="baseline"/>
              <w:rPr>
                <w:b/>
                <w:color w:val="000000" w:themeColor="text1"/>
              </w:rPr>
            </w:pP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</w:t>
      </w:r>
      <w:r w:rsidRPr="00E172C1">
        <w:rPr>
          <w:sz w:val="24"/>
          <w:szCs w:val="24"/>
        </w:rPr>
        <w:lastRenderedPageBreak/>
        <w:t xml:space="preserve">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F16659" w:rsidRPr="006A6D01" w:rsidRDefault="00F16659" w:rsidP="00F16659"/>
    <w:p w:rsidR="00F16659" w:rsidRDefault="00F16659" w:rsidP="00F16659"/>
    <w:p w:rsidR="00F16659" w:rsidRDefault="00F16659" w:rsidP="00F16659"/>
    <w:p w:rsidR="00321DF0" w:rsidRPr="00CB6078" w:rsidRDefault="00321DF0" w:rsidP="00321DF0">
      <w:pPr>
        <w:rPr>
          <w:sz w:val="26"/>
          <w:szCs w:val="26"/>
        </w:rPr>
      </w:pPr>
    </w:p>
    <w:p w:rsidR="00321DF0" w:rsidRDefault="00321DF0" w:rsidP="00321DF0"/>
    <w:p w:rsidR="00321DF0" w:rsidRDefault="00321DF0" w:rsidP="00321DF0">
      <w:r>
        <w:rPr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3061970</wp:posOffset>
            </wp:positionH>
            <wp:positionV relativeFrom="paragraph">
              <wp:posOffset>114300</wp:posOffset>
            </wp:positionV>
            <wp:extent cx="946785" cy="7048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DF0" w:rsidRDefault="00321DF0" w:rsidP="00321DF0">
      <w:pPr>
        <w:rPr>
          <w:sz w:val="24"/>
          <w:szCs w:val="24"/>
        </w:rPr>
      </w:pPr>
    </w:p>
    <w:p w:rsidR="00321DF0" w:rsidRPr="00257699" w:rsidRDefault="00321DF0" w:rsidP="00321DF0">
      <w:pPr>
        <w:ind w:firstLine="0"/>
        <w:rPr>
          <w:sz w:val="24"/>
          <w:szCs w:val="24"/>
        </w:rPr>
      </w:pPr>
      <w:r w:rsidRPr="00257699">
        <w:rPr>
          <w:sz w:val="24"/>
          <w:szCs w:val="24"/>
        </w:rPr>
        <w:t>Заместитель главного инженер</w:t>
      </w:r>
      <w:proofErr w:type="gramStart"/>
      <w:r w:rsidRPr="00257699">
        <w:rPr>
          <w:sz w:val="24"/>
          <w:szCs w:val="24"/>
        </w:rPr>
        <w:t>а-</w:t>
      </w:r>
      <w:proofErr w:type="gramEnd"/>
      <w:r w:rsidRPr="00257699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   </w:t>
      </w:r>
      <w:r w:rsidRPr="00257699">
        <w:rPr>
          <w:sz w:val="24"/>
          <w:szCs w:val="24"/>
        </w:rPr>
        <w:t>Д.В.</w:t>
      </w:r>
      <w:r>
        <w:rPr>
          <w:sz w:val="24"/>
          <w:szCs w:val="24"/>
        </w:rPr>
        <w:t xml:space="preserve"> </w:t>
      </w:r>
      <w:r w:rsidRPr="00257699">
        <w:rPr>
          <w:sz w:val="24"/>
          <w:szCs w:val="24"/>
        </w:rPr>
        <w:t>Константинов</w:t>
      </w:r>
    </w:p>
    <w:p w:rsidR="00321DF0" w:rsidRPr="004C6128" w:rsidRDefault="00321DF0" w:rsidP="00321DF0">
      <w:pPr>
        <w:ind w:firstLine="0"/>
        <w:rPr>
          <w:b/>
          <w:sz w:val="28"/>
          <w:szCs w:val="28"/>
        </w:rPr>
      </w:pPr>
      <w:r w:rsidRPr="00257699">
        <w:rPr>
          <w:sz w:val="24"/>
          <w:szCs w:val="24"/>
        </w:rPr>
        <w:t>начальник УВС</w:t>
      </w:r>
      <w:r w:rsidRPr="00257699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321DF0" w:rsidRDefault="00321DF0" w:rsidP="00321DF0">
      <w:pPr>
        <w:ind w:firstLine="0"/>
        <w:rPr>
          <w:sz w:val="24"/>
          <w:szCs w:val="24"/>
        </w:rPr>
      </w:pPr>
    </w:p>
    <w:p w:rsidR="00F16659" w:rsidRPr="004C6128" w:rsidRDefault="00F16659" w:rsidP="00F16659">
      <w:pPr>
        <w:ind w:firstLine="0"/>
        <w:rPr>
          <w:b/>
          <w:sz w:val="28"/>
          <w:szCs w:val="28"/>
        </w:rPr>
      </w:pP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:rsidR="00F16659" w:rsidRDefault="00321DF0" w:rsidP="00F16659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659" w:rsidRPr="006A6D01" w:rsidRDefault="00F16659" w:rsidP="00F16659"/>
    <w:p w:rsidR="00497866" w:rsidRPr="00044AD9" w:rsidRDefault="00F16659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E7" w:rsidRDefault="00A83DE7">
      <w:r>
        <w:separator/>
      </w:r>
    </w:p>
  </w:endnote>
  <w:endnote w:type="continuationSeparator" w:id="0">
    <w:p w:rsidR="00A83DE7" w:rsidRDefault="00A8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E7" w:rsidRDefault="00A83DE7">
      <w:r>
        <w:separator/>
      </w:r>
    </w:p>
  </w:footnote>
  <w:footnote w:type="continuationSeparator" w:id="0">
    <w:p w:rsidR="00A83DE7" w:rsidRDefault="00A83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DAD5303"/>
    <w:multiLevelType w:val="multilevel"/>
    <w:tmpl w:val="B34C0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6C27D99"/>
    <w:multiLevelType w:val="multilevel"/>
    <w:tmpl w:val="68E82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640E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2FA5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DF0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14E1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3F9B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5C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464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1E8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3A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2852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3DE7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659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75A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AA0FD-99C2-4164-9B48-90E89035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Ишутин Дмитрий Леонидович</cp:lastModifiedBy>
  <cp:revision>13</cp:revision>
  <cp:lastPrinted>2015-02-17T10:09:00Z</cp:lastPrinted>
  <dcterms:created xsi:type="dcterms:W3CDTF">2014-07-16T10:30:00Z</dcterms:created>
  <dcterms:modified xsi:type="dcterms:W3CDTF">2015-02-17T12:48:00Z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